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1AEC5286" w:rsidR="00F31D10" w:rsidRPr="00B02613" w:rsidRDefault="00B02613" w:rsidP="00B02613">
      <w:pPr>
        <w:jc w:val="right"/>
        <w:rPr>
          <w:rFonts w:asciiTheme="minorHAnsi" w:hAnsiTheme="minorHAnsi" w:cstheme="minorHAnsi"/>
          <w:bCs/>
          <w:sz w:val="19"/>
          <w:szCs w:val="19"/>
        </w:rPr>
      </w:pPr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771960">
        <w:rPr>
          <w:rFonts w:asciiTheme="minorHAnsi" w:hAnsiTheme="minorHAnsi" w:cstheme="minorHAnsi"/>
          <w:bCs/>
          <w:sz w:val="19"/>
          <w:szCs w:val="19"/>
        </w:rPr>
        <w:t>33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6A8D276D" w:rsidR="0078316C" w:rsidRDefault="0077196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Zoznam pridelených ŽoNFP odbornému hodnotiteľovi</w:t>
      </w:r>
    </w:p>
    <w:p w14:paraId="530F8080" w14:textId="31ED139F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</w:t>
      </w:r>
      <w:r w:rsidR="00771960">
        <w:rPr>
          <w:rFonts w:asciiTheme="minorHAnsi" w:hAnsiTheme="minorHAnsi" w:cstheme="minorHAnsi"/>
          <w:sz w:val="19"/>
          <w:szCs w:val="19"/>
        </w:rPr>
        <w:t xml:space="preserve">uvedeného zoznamu </w:t>
      </w:r>
      <w:r w:rsidRPr="003A6751">
        <w:rPr>
          <w:rFonts w:asciiTheme="minorHAnsi" w:hAnsiTheme="minorHAnsi" w:cstheme="minorHAnsi"/>
          <w:sz w:val="19"/>
          <w:szCs w:val="19"/>
        </w:rPr>
        <w:t xml:space="preserve">je </w:t>
      </w:r>
      <w:r w:rsidR="00771960">
        <w:rPr>
          <w:rFonts w:asciiTheme="minorHAnsi" w:hAnsiTheme="minorHAnsi" w:cstheme="minorHAnsi"/>
          <w:sz w:val="19"/>
          <w:szCs w:val="19"/>
        </w:rPr>
        <w:t xml:space="preserve">prehľad pridelených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6351"/>
      </w:tblGrid>
      <w:tr w:rsidR="00E90B25" w:rsidRPr="006333BB" w14:paraId="126317CD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635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635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635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6" w14:textId="7F34B37A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635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64CE8CC" w14:textId="71708D5D" w:rsidR="00F31D10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635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B9FC809" w14:textId="460DE867" w:rsidR="008B1E6D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635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8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2042"/>
        <w:gridCol w:w="2042"/>
        <w:gridCol w:w="3631"/>
      </w:tblGrid>
      <w:tr w:rsidR="006C1B0F" w:rsidRPr="00223882" w14:paraId="718064BB" w14:textId="77777777" w:rsidTr="006C1B0F">
        <w:trPr>
          <w:trHeight w:hRule="exact" w:val="577"/>
        </w:trPr>
        <w:tc>
          <w:tcPr>
            <w:tcW w:w="568" w:type="dxa"/>
            <w:shd w:val="clear" w:color="auto" w:fill="F2F2F2" w:themeFill="background2" w:themeFillShade="F2"/>
            <w:vAlign w:val="center"/>
          </w:tcPr>
          <w:p w14:paraId="584973F2" w14:textId="5A5871A5" w:rsidR="006C1B0F" w:rsidRPr="00771960" w:rsidRDefault="006C1B0F" w:rsidP="000A4B55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proofErr w:type="spellStart"/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č</w:t>
            </w:r>
            <w:proofErr w:type="spellEnd"/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.</w:t>
            </w:r>
          </w:p>
        </w:tc>
        <w:tc>
          <w:tcPr>
            <w:tcW w:w="1475" w:type="dxa"/>
            <w:shd w:val="clear" w:color="auto" w:fill="F2F2F2" w:themeFill="background2" w:themeFillShade="F2"/>
            <w:vAlign w:val="center"/>
          </w:tcPr>
          <w:p w14:paraId="14F1F40B" w14:textId="40C8BFBF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3A9FE94" w14:textId="25447571" w:rsidR="006C1B0F" w:rsidRPr="00771960" w:rsidRDefault="006C1B0F" w:rsidP="006C1B0F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12BF768" w14:textId="7895BE14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3631" w:type="dxa"/>
            <w:shd w:val="clear" w:color="auto" w:fill="F2F2F2" w:themeFill="background2" w:themeFillShade="F2"/>
            <w:vAlign w:val="center"/>
          </w:tcPr>
          <w:p w14:paraId="2EBF071B" w14:textId="6B767ABC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</w:tr>
      <w:tr w:rsidR="006C1B0F" w:rsidRPr="00223882" w14:paraId="069AE8D7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5A5568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2F5C8A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2799420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7A202E78" w14:textId="4B982A3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FA3B671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2DFB6639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E1DE17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B5FF37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2D4F7E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0BF685" w14:textId="3D86AE2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4FD218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3574C21C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876D51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1D90368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502845B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D648DE3" w14:textId="6F37F113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5A426E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D6C7D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B47788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FE78A0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3743D62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0A787E9" w14:textId="3408236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4615CD2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537FEE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1E5FDB1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E645D3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F25688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B59D83B" w14:textId="407C646C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0C93EE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1B12469D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DF62D3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832449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823F12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7D4C8F" w14:textId="59283FC9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0EEFAA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6872D73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272BB13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239EC4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4E8F118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13298E0D" w14:textId="15E6B3D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C3B35A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4F70BC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AE77B6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2D76FEF5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06FF3E1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91FC83B" w14:textId="61A1607B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6351675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C86C91A" w14:textId="77777777" w:rsidR="006F2E0C" w:rsidRDefault="006F2E0C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771960" w:rsidRPr="00223882" w14:paraId="25616F1D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66937505" w14:textId="5AAC6D68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</w:t>
            </w:r>
            <w:r>
              <w:rPr>
                <w:rStyle w:val="Odkaznapoznmkupodiarou"/>
                <w:rFonts w:cstheme="minorHAnsi"/>
                <w:szCs w:val="19"/>
              </w:rPr>
              <w:footnoteReference w:id="3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2883D338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44AD1D9" w14:textId="291EF9C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4BDAF1FC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25F079FD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1AF645DF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74E337A7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71960" w:rsidRPr="00223882" w14:paraId="1140017C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033ED705" w14:textId="060174AF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</w:t>
            </w:r>
            <w:r>
              <w:rPr>
                <w:rStyle w:val="Odkaznapoznmkupodiarou"/>
                <w:rFonts w:cstheme="minorHAnsi"/>
                <w:szCs w:val="19"/>
              </w:rPr>
              <w:footnoteReference w:id="4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455B84BC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2FFFAA9" w14:textId="2598E38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07CF26C0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5F85AE96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3D397DDB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619E0FC0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7719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58277" w14:textId="77777777" w:rsidR="00812C5A" w:rsidRDefault="00812C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18FDF46B" w:rsidR="00B02613" w:rsidRDefault="00B02613" w:rsidP="008B35C7">
    <w:pPr>
      <w:pStyle w:val="Pta"/>
    </w:pPr>
    <w:r>
      <w:t xml:space="preserve">Príručka pre odborných hodnotiteľov IROP, verzia </w:t>
    </w:r>
    <w:r w:rsidR="003862AD">
      <w:t>10</w:t>
    </w:r>
    <w:ins w:id="0" w:author="OM" w:date="2020-02-24T10:15:00Z">
      <w:r w:rsidR="00812C5A">
        <w:t>.</w:t>
      </w:r>
    </w:ins>
    <w:ins w:id="1" w:author="OM" w:date="2020-02-24T10:16:00Z">
      <w:r w:rsidR="00812C5A">
        <w:t>1</w:t>
      </w:r>
    </w:ins>
    <w:bookmarkStart w:id="2" w:name="_GoBack"/>
    <w:bookmarkEnd w:id="2"/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  <w:footnote w:id="1">
    <w:p w14:paraId="1E9986B2" w14:textId="2BFA3199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14:paraId="4E5A2BD8" w14:textId="05EBA7F7" w:rsidR="006C1B0F" w:rsidRDefault="006C1B0F" w:rsidP="006C1B0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14:paraId="23EE2864" w14:textId="61187990" w:rsidR="00771960" w:rsidRDefault="00771960" w:rsidP="00826BE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6476A">
        <w:t>Uviesť meno a priezvisko povereného zamestnanca RO/SO</w:t>
      </w:r>
      <w:r w:rsidR="00FE3041">
        <w:t xml:space="preserve"> </w:t>
      </w:r>
      <w:r w:rsidR="00826BE5" w:rsidRPr="00826BE5">
        <w:t xml:space="preserve"> </w:t>
      </w:r>
      <w:r w:rsidR="00826BE5">
        <w:t>a názov príslušného subjektu (RO/SO)</w:t>
      </w:r>
    </w:p>
  </w:footnote>
  <w:footnote w:id="4">
    <w:p w14:paraId="00E61D0B" w14:textId="1E35ACA5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728D9" w14:textId="77777777" w:rsidR="00812C5A" w:rsidRDefault="00812C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4A60" w14:textId="77777777" w:rsidR="00AA31D5" w:rsidRDefault="00AA31D5" w:rsidP="00AA31D5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478DE869" wp14:editId="2A19DBD0">
          <wp:simplePos x="0" y="0"/>
          <wp:positionH relativeFrom="column">
            <wp:posOffset>2214245</wp:posOffset>
          </wp:positionH>
          <wp:positionV relativeFrom="paragraph">
            <wp:posOffset>-78740</wp:posOffset>
          </wp:positionV>
          <wp:extent cx="1171575" cy="485775"/>
          <wp:effectExtent l="0" t="0" r="9525" b="952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7" b="30843"/>
                  <a:stretch/>
                </pic:blipFill>
                <pic:spPr bwMode="auto">
                  <a:xfrm>
                    <a:off x="0" y="0"/>
                    <a:ext cx="1171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/>
      </w:rPr>
      <w:tab/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D1281F8" wp14:editId="0A10E4E8">
          <wp:simplePos x="0" y="0"/>
          <wp:positionH relativeFrom="column">
            <wp:posOffset>-203835</wp:posOffset>
          </wp:positionH>
          <wp:positionV relativeFrom="paragraph">
            <wp:posOffset>-108585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452A5BA4" wp14:editId="050A87BC">
          <wp:simplePos x="0" y="0"/>
          <wp:positionH relativeFrom="column">
            <wp:posOffset>4518660</wp:posOffset>
          </wp:positionH>
          <wp:positionV relativeFrom="paragraph">
            <wp:posOffset>-105410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2FF2" w14:textId="77777777" w:rsidR="00AA31D5" w:rsidRDefault="00AA31D5" w:rsidP="00AA31D5">
    <w:pPr>
      <w:pStyle w:val="Hlavika"/>
      <w:tabs>
        <w:tab w:val="clear" w:pos="4703"/>
        <w:tab w:val="clear" w:pos="9406"/>
        <w:tab w:val="left" w:pos="1977"/>
        <w:tab w:val="right" w:pos="9070"/>
      </w:tabs>
    </w:pPr>
    <w:r>
      <w:tab/>
    </w:r>
    <w:r>
      <w:tab/>
    </w:r>
  </w:p>
  <w:p w14:paraId="22844669" w14:textId="77777777" w:rsidR="00AA31D5" w:rsidRDefault="00AA31D5" w:rsidP="00AA31D5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  <w:p w14:paraId="4EECFE7F" w14:textId="77777777" w:rsidR="00AA31D5" w:rsidRDefault="00AA31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6476A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A4AA5"/>
    <w:rsid w:val="000A4B55"/>
    <w:rsid w:val="000B024D"/>
    <w:rsid w:val="000B7751"/>
    <w:rsid w:val="000C07D2"/>
    <w:rsid w:val="000D7DB9"/>
    <w:rsid w:val="00115783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C7FFE"/>
    <w:rsid w:val="001E4F37"/>
    <w:rsid w:val="001F0C13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5B85"/>
    <w:rsid w:val="002A053C"/>
    <w:rsid w:val="002A2D62"/>
    <w:rsid w:val="002B6D89"/>
    <w:rsid w:val="002D5FCD"/>
    <w:rsid w:val="002D6583"/>
    <w:rsid w:val="002D7602"/>
    <w:rsid w:val="002E32BC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862AD"/>
    <w:rsid w:val="00392F8B"/>
    <w:rsid w:val="00392FE4"/>
    <w:rsid w:val="00394C79"/>
    <w:rsid w:val="003977EF"/>
    <w:rsid w:val="003A1398"/>
    <w:rsid w:val="003A6751"/>
    <w:rsid w:val="003B0559"/>
    <w:rsid w:val="003D424B"/>
    <w:rsid w:val="003D6630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602B8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32D0A"/>
    <w:rsid w:val="0057284A"/>
    <w:rsid w:val="00573456"/>
    <w:rsid w:val="005751DC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50857"/>
    <w:rsid w:val="006620EF"/>
    <w:rsid w:val="00663B80"/>
    <w:rsid w:val="00670284"/>
    <w:rsid w:val="0068463D"/>
    <w:rsid w:val="006859B7"/>
    <w:rsid w:val="006A494E"/>
    <w:rsid w:val="006A68CD"/>
    <w:rsid w:val="006B485C"/>
    <w:rsid w:val="006C1B0F"/>
    <w:rsid w:val="006C296C"/>
    <w:rsid w:val="006D0019"/>
    <w:rsid w:val="006D02FC"/>
    <w:rsid w:val="006D6107"/>
    <w:rsid w:val="006F2C90"/>
    <w:rsid w:val="006F2E0C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1960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12C5A"/>
    <w:rsid w:val="008201A2"/>
    <w:rsid w:val="00826BE5"/>
    <w:rsid w:val="00836235"/>
    <w:rsid w:val="0084359F"/>
    <w:rsid w:val="00846519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5C7"/>
    <w:rsid w:val="008B3AF0"/>
    <w:rsid w:val="008B3E76"/>
    <w:rsid w:val="008B4AC0"/>
    <w:rsid w:val="008B4EEA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35B8"/>
    <w:rsid w:val="0093503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6B60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0273"/>
    <w:rsid w:val="00C34A0B"/>
    <w:rsid w:val="00C444B3"/>
    <w:rsid w:val="00C4496F"/>
    <w:rsid w:val="00C50902"/>
    <w:rsid w:val="00C52380"/>
    <w:rsid w:val="00C60815"/>
    <w:rsid w:val="00C6364E"/>
    <w:rsid w:val="00C64B35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4F9D"/>
    <w:rsid w:val="00CE7731"/>
    <w:rsid w:val="00CE77E6"/>
    <w:rsid w:val="00CF743D"/>
    <w:rsid w:val="00D1104D"/>
    <w:rsid w:val="00D4761F"/>
    <w:rsid w:val="00D76B11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0358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3041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126317C4"/>
  <w15:docId w15:val="{617D0EFA-F524-4ED4-BA3B-6F5F1096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3A1C-1F50-4805-AD2E-0306A5DC5591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FD65FB-160C-4720-A5F7-59F1BB6D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23</cp:revision>
  <cp:lastPrinted>2017-11-27T08:05:00Z</cp:lastPrinted>
  <dcterms:created xsi:type="dcterms:W3CDTF">2017-11-21T13:42:00Z</dcterms:created>
  <dcterms:modified xsi:type="dcterms:W3CDTF">2020-02-24T09:16:00Z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